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</w:t>
            </w:r>
            <w:proofErr w:type="gram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automation</w:t>
            </w:r>
            <w:proofErr w:type="gram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8147B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https://projektai.intranet.litgrid.eu/PWA/Leipalingio%20TP/_layouts/15/DocIdRedir.aspx?ID=PVIS-1689388691-23</Url>
      <Description>PVIS-1689388691-23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PVIS-1689388691-23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467193-17DC-4546-8B93-8C4FFE32E52C}"/>
</file>

<file path=customXml/itemProps3.xml><?xml version="1.0" encoding="utf-8"?>
<ds:datastoreItem xmlns:ds="http://schemas.openxmlformats.org/officeDocument/2006/customXml" ds:itemID="{FB2D257F-1D2D-40CD-A4F6-63F055EF059A}"/>
</file>

<file path=customXml/itemProps4.xml><?xml version="1.0" encoding="utf-8"?>
<ds:datastoreItem xmlns:ds="http://schemas.openxmlformats.org/officeDocument/2006/customXml" ds:itemID="{A308E6AB-85F1-4958-BFEB-10D1180817FD}"/>
</file>

<file path=customXml/itemProps5.xml><?xml version="1.0" encoding="utf-8"?>
<ds:datastoreItem xmlns:ds="http://schemas.openxmlformats.org/officeDocument/2006/customXml" ds:itemID="{F34B78A1-48DF-4AF6-9762-9D5F20BD79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2023-01-31T07:10:00Z</dcterms:created>
  <dcterms:modified xsi:type="dcterms:W3CDTF">2023-01-31T07:10:00Z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0x01010066872F3CC8F7D84995438B893169A08002000D34AD284414DF46825D4ECD16061DCE</vt:lpwstr>
  </property>
  <property fmtid="{D5CDD505-2E9C-101B-9397-08002B2CF9AE}" pid="10" name="_dlc_DocIdItemGuid">
    <vt:lpwstr>eb5468cd-463a-444c-81c9-9f9f6ae525f0</vt:lpwstr>
  </property>
</Properties>
</file>